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AD1" w:rsidRDefault="00C71B04" w:rsidP="004C262F">
      <w:r>
        <w:t xml:space="preserve">Initially, </w:t>
      </w:r>
      <w:r w:rsidR="00CE4AD1">
        <w:t>I beg</w:t>
      </w:r>
      <w:r>
        <w:t xml:space="preserve">an this project with substantial enthusiasm as the theme of this project was unlike anything I had ever experienced in the past. I had </w:t>
      </w:r>
      <w:r w:rsidR="00CE4AD1">
        <w:t>never</w:t>
      </w:r>
      <w:r>
        <w:t xml:space="preserve"> had the opportunity to be involved in creating</w:t>
      </w:r>
      <w:r w:rsidR="00CE4AD1">
        <w:t xml:space="preserve"> an application that would be used outside</w:t>
      </w:r>
      <w:r>
        <w:t xml:space="preserve"> of a computer in a real world situation</w:t>
      </w:r>
      <w:r w:rsidR="00CE4AD1">
        <w:t xml:space="preserve"> </w:t>
      </w:r>
      <w:r>
        <w:t xml:space="preserve">on </w:t>
      </w:r>
      <w:r w:rsidR="00CE4AD1">
        <w:t>architectural structures</w:t>
      </w:r>
      <w:r>
        <w:t xml:space="preserve"> that would be somewhat of a performance for a general audience</w:t>
      </w:r>
      <w:r w:rsidR="00CE4AD1">
        <w:t>.</w:t>
      </w:r>
      <w:r>
        <w:t xml:space="preserve"> Organising a</w:t>
      </w:r>
      <w:r w:rsidR="00CE4AD1">
        <w:t xml:space="preserve"> team</w:t>
      </w:r>
      <w:r>
        <w:t xml:space="preserve"> to </w:t>
      </w:r>
      <w:r w:rsidR="00305832">
        <w:t>work with</w:t>
      </w:r>
      <w:r>
        <w:t xml:space="preserve"> was thankfully not problematic in the least, and </w:t>
      </w:r>
      <w:r w:rsidR="00CE4AD1">
        <w:t>came together seamlessly</w:t>
      </w:r>
      <w:r>
        <w:t>. A</w:t>
      </w:r>
      <w:r w:rsidR="00CE4AD1">
        <w:t>fter we were given the problem statement for the project, we set out to create an outdoor interactive lightshow on a building as reques</w:t>
      </w:r>
      <w:r>
        <w:t xml:space="preserve">ted by our client, placing a </w:t>
      </w:r>
      <w:r w:rsidR="00CE4AD1">
        <w:t>firm focus on the word ‘interactive’</w:t>
      </w:r>
      <w:r>
        <w:t xml:space="preserve"> which would aid us in our second goal of effectively </w:t>
      </w:r>
      <w:r w:rsidR="00CE4AD1">
        <w:t>marketing the Otago Polytechnic.</w:t>
      </w:r>
      <w:r>
        <w:t xml:space="preserve"> </w:t>
      </w:r>
      <w:r w:rsidR="009B5A5F">
        <w:t xml:space="preserve">It was a bit scary at first when I realised that I would be responsible for all the code development, but because I am used to working by myself, I actually ended up enjoying having the chance to explore the development platform and then design and implement all aspects of the application. </w:t>
      </w:r>
      <w:r>
        <w:t xml:space="preserve">I </w:t>
      </w:r>
      <w:r w:rsidR="009B5A5F">
        <w:t xml:space="preserve">also </w:t>
      </w:r>
      <w:r>
        <w:t xml:space="preserve">applied myself </w:t>
      </w:r>
      <w:r w:rsidR="00CE4AD1">
        <w:t xml:space="preserve">to </w:t>
      </w:r>
      <w:r>
        <w:t>the research aspect of the process as I had to familiarise myself with the concept of outdoor projection, which I found interesting as it is</w:t>
      </w:r>
      <w:r w:rsidR="00255AE1">
        <w:t xml:space="preserve"> a largely unexplored territory, </w:t>
      </w:r>
      <w:r w:rsidR="00CE4AD1">
        <w:t>which to me I found fascinating</w:t>
      </w:r>
      <w:r w:rsidR="00255AE1">
        <w:t xml:space="preserve"> despite the general lack of information I could use to help my understanding. However using the</w:t>
      </w:r>
      <w:r w:rsidR="00CE4AD1">
        <w:t xml:space="preserve"> knowledge</w:t>
      </w:r>
      <w:r w:rsidR="00255AE1">
        <w:t xml:space="preserve"> I did manage to find</w:t>
      </w:r>
      <w:r w:rsidR="00CE4AD1">
        <w:t xml:space="preserve">, </w:t>
      </w:r>
      <w:r w:rsidR="00255AE1">
        <w:t xml:space="preserve">I discovered </w:t>
      </w:r>
      <w:r w:rsidR="00CE4AD1">
        <w:t>that</w:t>
      </w:r>
      <w:r w:rsidR="00255AE1">
        <w:t xml:space="preserve"> in theory, there are</w:t>
      </w:r>
      <w:r w:rsidR="00CE4AD1">
        <w:t xml:space="preserve"> many ways of achieving the same effect</w:t>
      </w:r>
      <w:r w:rsidR="00255AE1">
        <w:t xml:space="preserve"> which gave me more choice in the way I approached this project</w:t>
      </w:r>
      <w:r w:rsidR="00CE4AD1">
        <w:t>. I came to discover that I needed to master many different</w:t>
      </w:r>
      <w:r w:rsidR="00255AE1">
        <w:t xml:space="preserve"> skills to get this done; a challenge that I found myself more than happy to attack</w:t>
      </w:r>
      <w:r w:rsidR="00CE4AD1">
        <w:t>.</w:t>
      </w:r>
    </w:p>
    <w:p w:rsidR="00C62C99" w:rsidRDefault="00C62C99" w:rsidP="004C262F"/>
    <w:p w:rsidR="00DF5ACA" w:rsidRDefault="00255AE1" w:rsidP="004C262F">
      <w:r>
        <w:t>While t</w:t>
      </w:r>
      <w:r w:rsidR="00CE4AD1">
        <w:t xml:space="preserve">he process was </w:t>
      </w:r>
      <w:r>
        <w:t>indeed challenging,</w:t>
      </w:r>
      <w:r w:rsidR="00CE4AD1">
        <w:t xml:space="preserve"> it</w:t>
      </w:r>
      <w:r>
        <w:t xml:space="preserve"> proved to be very positive, forcing me   to learn the importance of taking control o</w:t>
      </w:r>
      <w:r w:rsidR="00CE4AD1">
        <w:t>f</w:t>
      </w:r>
      <w:r>
        <w:t xml:space="preserve"> my own responsibilities, and adapting</w:t>
      </w:r>
      <w:r w:rsidR="00CE4AD1">
        <w:t xml:space="preserve"> </w:t>
      </w:r>
      <w:r>
        <w:t xml:space="preserve">to </w:t>
      </w:r>
      <w:r w:rsidR="00CE4AD1">
        <w:t xml:space="preserve">working </w:t>
      </w:r>
      <w:r>
        <w:t>with a group of people who each</w:t>
      </w:r>
      <w:r w:rsidR="00CE4AD1">
        <w:t xml:space="preserve"> </w:t>
      </w:r>
      <w:r>
        <w:t>possessed certain skills that differed to my own</w:t>
      </w:r>
      <w:r w:rsidR="00305832">
        <w:t>, which</w:t>
      </w:r>
      <w:r>
        <w:t xml:space="preserve"> I came to understand could benefit my work as well as their own, making my work environment a comfortable one to work in. </w:t>
      </w:r>
      <w:r w:rsidR="00190433">
        <w:t>This allowed me to develop a trial and error process by creating prototypes. These became the experiments which led</w:t>
      </w:r>
      <w:r w:rsidR="009F0DB7">
        <w:t xml:space="preserve"> m</w:t>
      </w:r>
      <w:r w:rsidR="00190433">
        <w:t xml:space="preserve">e to deduce the positive and negative aspects of my progress, and </w:t>
      </w:r>
      <w:r w:rsidR="00305832">
        <w:t>provided me</w:t>
      </w:r>
      <w:r w:rsidR="00190433">
        <w:t xml:space="preserve"> with a clear image of how the end-product would need to </w:t>
      </w:r>
      <w:r w:rsidR="009F0DB7">
        <w:t>be</w:t>
      </w:r>
      <w:r w:rsidR="00190433">
        <w:t xml:space="preserve"> in order to coincide with our overall goals</w:t>
      </w:r>
      <w:r w:rsidR="009F0DB7">
        <w:t>. The obstacle</w:t>
      </w:r>
      <w:r w:rsidR="00190433">
        <w:t>s</w:t>
      </w:r>
      <w:r w:rsidR="00580E34">
        <w:t>, such as changes to the project requirements, occasional communication difficulties with the group members and lack of knowledge on how to solve problems</w:t>
      </w:r>
      <w:r w:rsidR="00190433">
        <w:t xml:space="preserve"> in the process of development </w:t>
      </w:r>
      <w:r w:rsidR="009F0DB7">
        <w:t>were</w:t>
      </w:r>
      <w:r w:rsidR="00190433">
        <w:t xml:space="preserve"> on more than one occasion</w:t>
      </w:r>
      <w:r w:rsidR="009F0DB7">
        <w:t xml:space="preserve"> </w:t>
      </w:r>
      <w:r w:rsidR="00190433">
        <w:t xml:space="preserve">frustrating and contributed to some moments of low morale, as they </w:t>
      </w:r>
      <w:r w:rsidR="009F0DB7">
        <w:t>felt impossible to overcome,</w:t>
      </w:r>
      <w:r w:rsidR="00190433">
        <w:t xml:space="preserve"> making me feel somewhat dejected as I searched for elusive solutions, however</w:t>
      </w:r>
      <w:r w:rsidR="009F0DB7">
        <w:t xml:space="preserve"> I always </w:t>
      </w:r>
      <w:r w:rsidR="00190433">
        <w:t xml:space="preserve">managed to solve the problems eventually and this resulted in a vast improvement in my problem solving skills, furthermore encouraging me and elevating my level of enthusiasm for the project as I </w:t>
      </w:r>
      <w:r w:rsidR="00305832">
        <w:t xml:space="preserve">went </w:t>
      </w:r>
      <w:r w:rsidR="00190433">
        <w:t xml:space="preserve">away time and again feeling a sense of personal accomplishment. The </w:t>
      </w:r>
      <w:r w:rsidR="00DF5ACA">
        <w:t>various protot</w:t>
      </w:r>
      <w:r w:rsidR="00190433">
        <w:t xml:space="preserve">ypes in the course of development </w:t>
      </w:r>
      <w:r w:rsidR="00DF5ACA">
        <w:t>allowed me to identify what needed to be changed and what was successful. This made it much easier to stay in control o</w:t>
      </w:r>
      <w:r w:rsidR="00190433">
        <w:t>f the project in its entirety</w:t>
      </w:r>
      <w:r w:rsidR="00DF5ACA">
        <w:t>. The testing of the prototypes needed to be done a</w:t>
      </w:r>
      <w:r w:rsidR="00DF5C05">
        <w:t>t night, or in a very dark room, which in itself was a very big o</w:t>
      </w:r>
      <w:r w:rsidR="00306A30">
        <w:t xml:space="preserve">bstacle due to a number of reasons. For example the weather proved to be an unavoidable </w:t>
      </w:r>
      <w:r w:rsidR="00DF5C05">
        <w:t>problem</w:t>
      </w:r>
      <w:r w:rsidR="00306A30">
        <w:t xml:space="preserve">, and an ever- changing variable. Also there was always a present level of </w:t>
      </w:r>
      <w:r w:rsidR="00DF5C05">
        <w:t>light pollution from the streets and t</w:t>
      </w:r>
      <w:r w:rsidR="00306A30">
        <w:t xml:space="preserve">he hockey field opposite the area in use, which </w:t>
      </w:r>
      <w:r w:rsidR="00DF5C05">
        <w:t xml:space="preserve">weakened the quality </w:t>
      </w:r>
      <w:r w:rsidR="00306A30">
        <w:t>of the display.</w:t>
      </w:r>
    </w:p>
    <w:p w:rsidR="00306A30" w:rsidRDefault="00306A30" w:rsidP="004C262F"/>
    <w:p w:rsidR="001671B6" w:rsidRDefault="00306A30" w:rsidP="004C262F">
      <w:r>
        <w:t>Overall, the process has been a priceless learning experience for me for many reasons. Any p</w:t>
      </w:r>
      <w:r w:rsidR="0007230A">
        <w:t>rob</w:t>
      </w:r>
      <w:r>
        <w:t xml:space="preserve">lems regarding programming or changed aspects </w:t>
      </w:r>
      <w:r w:rsidR="0007230A">
        <w:t xml:space="preserve">were documented </w:t>
      </w:r>
      <w:r>
        <w:t>in a very detailed fashion as</w:t>
      </w:r>
      <w:r w:rsidR="0007230A">
        <w:t xml:space="preserve"> this was essential for my </w:t>
      </w:r>
      <w:r>
        <w:t>development of the lightshow aiding</w:t>
      </w:r>
      <w:r w:rsidR="0007230A">
        <w:t xml:space="preserve"> me</w:t>
      </w:r>
      <w:r>
        <w:t xml:space="preserve"> </w:t>
      </w:r>
      <w:r>
        <w:lastRenderedPageBreak/>
        <w:t xml:space="preserve">in </w:t>
      </w:r>
      <w:r w:rsidR="0007230A">
        <w:t>maintain</w:t>
      </w:r>
      <w:r>
        <w:t>ing a clear direction which the project had to follow, which taught me project organisation skills and the importance of keeping records. Furthermore k</w:t>
      </w:r>
      <w:r w:rsidR="0007230A">
        <w:t xml:space="preserve">eeping the application simple was sometimes </w:t>
      </w:r>
      <w:r>
        <w:t xml:space="preserve">a </w:t>
      </w:r>
      <w:r w:rsidR="0007230A">
        <w:t xml:space="preserve">difficult </w:t>
      </w:r>
      <w:r>
        <w:t xml:space="preserve">point </w:t>
      </w:r>
      <w:r w:rsidR="0007230A">
        <w:t>for me considering I have an Information Technology background</w:t>
      </w:r>
      <w:r>
        <w:t xml:space="preserve">, and sometimes </w:t>
      </w:r>
      <w:r w:rsidR="00F93463">
        <w:t>tended to forget that I needed to make it able</w:t>
      </w:r>
      <w:r w:rsidR="0007230A">
        <w:t xml:space="preserve"> to relate to those who</w:t>
      </w:r>
      <w:r w:rsidR="00F93463">
        <w:t xml:space="preserve"> come from any and all backgrounds, such as children</w:t>
      </w:r>
      <w:r w:rsidR="0007230A">
        <w:t>.</w:t>
      </w:r>
      <w:r w:rsidR="00F93463">
        <w:t xml:space="preserve"> This gave me the ability to be empathic towards all potential users of my product; a skill that will be valuable in any future venture I embark on that concerns people and clients</w:t>
      </w:r>
      <w:del w:id="0" w:author="user" w:date="2010-06-29T10:42:00Z">
        <w:r w:rsidR="00F93463" w:rsidDel="002D3AC6">
          <w:delText xml:space="preserve"> </w:delText>
        </w:r>
      </w:del>
      <w:r w:rsidR="00F93463">
        <w:t>.</w:t>
      </w:r>
      <w:r w:rsidR="001671B6">
        <w:t xml:space="preserve"> I researched thoroughly into many different aspects of Information Technology</w:t>
      </w:r>
      <w:r w:rsidR="00F93463">
        <w:t xml:space="preserve"> throughout the course of this project</w:t>
      </w:r>
      <w:r w:rsidR="001671B6">
        <w:t>,</w:t>
      </w:r>
      <w:r w:rsidR="00F93463">
        <w:t xml:space="preserve"> and learned a great deal that will prove to be </w:t>
      </w:r>
      <w:r w:rsidR="001671B6">
        <w:t xml:space="preserve">essential to my </w:t>
      </w:r>
      <w:r w:rsidR="00F93463">
        <w:t xml:space="preserve">personal development as a programmer, and which </w:t>
      </w:r>
      <w:r w:rsidR="001671B6">
        <w:t xml:space="preserve"> helped the project in many ways</w:t>
      </w:r>
      <w:r w:rsidR="00B5641B">
        <w:t>, such as using object orientated programming</w:t>
      </w:r>
      <w:r w:rsidR="001671B6">
        <w:t xml:space="preserve">. </w:t>
      </w:r>
    </w:p>
    <w:p w:rsidR="00C62C99" w:rsidRDefault="00C62C99" w:rsidP="004C262F"/>
    <w:p w:rsidR="003379AD" w:rsidRDefault="00CE3047" w:rsidP="004C262F">
      <w:r>
        <w:t>Overall, this project has been v</w:t>
      </w:r>
      <w:r w:rsidR="00F93463">
        <w:t>ery successful and I believe</w:t>
      </w:r>
      <w:r>
        <w:t xml:space="preserve"> I have achieved what I set out to do. The project was functional in every way the client wa</w:t>
      </w:r>
      <w:r w:rsidR="00F93463">
        <w:t>nted it to be: eye-catching, interactive</w:t>
      </w:r>
      <w:r>
        <w:t xml:space="preserve"> and marketable.</w:t>
      </w:r>
      <w:r w:rsidR="0050690F">
        <w:t xml:space="preserve"> The demonstration proved </w:t>
      </w:r>
      <w:r w:rsidR="00F93463">
        <w:t xml:space="preserve">it was not only attractive and dynamic, but also </w:t>
      </w:r>
      <w:r w:rsidR="0050690F">
        <w:t xml:space="preserve">extremely easy to use, as it was operated by adults and young children with </w:t>
      </w:r>
      <w:r w:rsidR="00F93463">
        <w:t xml:space="preserve">remarkable </w:t>
      </w:r>
      <w:r w:rsidR="0050690F">
        <w:t>ease.</w:t>
      </w:r>
      <w:r w:rsidR="006F6AA9">
        <w:t xml:space="preserve"> It also c</w:t>
      </w:r>
      <w:r w:rsidR="00F93463">
        <w:t>aught the attention of members of the general public,</w:t>
      </w:r>
      <w:r w:rsidR="006F6AA9">
        <w:t xml:space="preserve"> who stopped to </w:t>
      </w:r>
      <w:r w:rsidR="00F93463">
        <w:t>admire the show; something that I was exceptionally happy with.</w:t>
      </w:r>
      <w:r w:rsidR="006F6AA9">
        <w:t xml:space="preserve"> </w:t>
      </w:r>
      <w:r w:rsidR="00F93463">
        <w:t xml:space="preserve">Since the demonstration, </w:t>
      </w:r>
      <w:r w:rsidR="006F6AA9">
        <w:t xml:space="preserve">I have since received some very positive feedback, which boosted both mine and the </w:t>
      </w:r>
      <w:r w:rsidR="00D9643D">
        <w:t>team’s</w:t>
      </w:r>
      <w:r w:rsidR="00F93463">
        <w:t xml:space="preserve"> morale. It enabled </w:t>
      </w:r>
      <w:r w:rsidR="00486723">
        <w:t>me</w:t>
      </w:r>
      <w:r w:rsidR="00F93463">
        <w:t xml:space="preserve"> to </w:t>
      </w:r>
      <w:r w:rsidR="00486723">
        <w:t>feel</w:t>
      </w:r>
      <w:r w:rsidR="00F93463">
        <w:t xml:space="preserve"> a sense of pri</w:t>
      </w:r>
      <w:r w:rsidR="00486723">
        <w:t>d</w:t>
      </w:r>
      <w:r w:rsidR="00F93463">
        <w:t>e</w:t>
      </w:r>
      <w:r w:rsidR="00486723">
        <w:t xml:space="preserve"> that my work has been </w:t>
      </w:r>
      <w:r w:rsidR="00F93463">
        <w:t xml:space="preserve">recognised and more importantly has been liked. This has been further </w:t>
      </w:r>
      <w:proofErr w:type="gramStart"/>
      <w:r w:rsidR="00F93463">
        <w:t>resonated</w:t>
      </w:r>
      <w:proofErr w:type="gramEnd"/>
      <w:r w:rsidR="00F93463">
        <w:t xml:space="preserve"> by m</w:t>
      </w:r>
      <w:r w:rsidR="005D02DC">
        <w:t xml:space="preserve">y </w:t>
      </w:r>
      <w:ins w:id="1" w:author="phaden" w:date="2010-06-29T10:25:00Z">
        <w:r w:rsidR="00710F59">
          <w:t>Professor</w:t>
        </w:r>
      </w:ins>
      <w:r w:rsidR="00F93463">
        <w:t xml:space="preserve">, who has asked my team and </w:t>
      </w:r>
      <w:r w:rsidR="00710F59">
        <w:t>me</w:t>
      </w:r>
      <w:r w:rsidR="0070180F">
        <w:t xml:space="preserve"> to set up the finished project at</w:t>
      </w:r>
      <w:r w:rsidR="005D02DC">
        <w:t xml:space="preserve"> a nationwide computer conferenc</w:t>
      </w:r>
      <w:r w:rsidR="0070180F">
        <w:t xml:space="preserve">e that the Otago Polytechnic will be </w:t>
      </w:r>
      <w:r w:rsidR="005D02DC">
        <w:t xml:space="preserve">hosting in a few weeks. </w:t>
      </w:r>
      <w:r w:rsidR="00150462">
        <w:t>This means that my effort will be appreciated by many more peopl</w:t>
      </w:r>
      <w:r w:rsidR="0070180F">
        <w:t>e, and this has given me a greater level of self confidence, and a more defined knowledge of what I am capable of achieving</w:t>
      </w:r>
      <w:r w:rsidR="00150462">
        <w:t>.</w:t>
      </w:r>
      <w:r w:rsidR="0070180F">
        <w:t xml:space="preserve"> To conclude, the outcome of my</w:t>
      </w:r>
      <w:r w:rsidR="00FE4999">
        <w:t xml:space="preserve"> pro</w:t>
      </w:r>
      <w:r w:rsidR="0070180F">
        <w:t xml:space="preserve">ject is something I am comfortable with, </w:t>
      </w:r>
      <w:r w:rsidR="001A71BB">
        <w:t xml:space="preserve">and believe it to be of a personal success although aspects of the project might have been handled </w:t>
      </w:r>
      <w:r w:rsidR="002F3F49">
        <w:t>differently;</w:t>
      </w:r>
      <w:r w:rsidR="004B18D9">
        <w:t xml:space="preserve"> even so </w:t>
      </w:r>
      <w:r w:rsidR="00FE4999">
        <w:t>it gave me some valuable life-time skills</w:t>
      </w:r>
      <w:r w:rsidR="0070180F">
        <w:t xml:space="preserve"> which I can continue to apply long after I leave Otago Polytechnic</w:t>
      </w:r>
      <w:r w:rsidR="00FE4999">
        <w:t>.</w:t>
      </w:r>
      <w:r w:rsidR="0070180F">
        <w:t xml:space="preserve"> </w:t>
      </w:r>
      <w:r w:rsidR="004C262F">
        <w:t>As a self-taught programmer, working in the industry in web-development and backen</w:t>
      </w:r>
      <w:r w:rsidR="0070180F">
        <w:t>d-development I will benefit substantially</w:t>
      </w:r>
      <w:r w:rsidR="004C262F">
        <w:t xml:space="preserve"> by exploring a broader spectrum of view points and solutions than the ones I am</w:t>
      </w:r>
      <w:r w:rsidR="0070180F">
        <w:t xml:space="preserve"> currently used to, and my work on this project has opened my mind to more of these. </w:t>
      </w:r>
      <w:r w:rsidR="003379AD">
        <w:t xml:space="preserve"> I believe that in future, t</w:t>
      </w:r>
      <w:r w:rsidR="004C262F">
        <w:t>his will</w:t>
      </w:r>
      <w:r w:rsidR="003379AD">
        <w:t xml:space="preserve"> provide me with more opportunities within the industry as it will undoubtedly </w:t>
      </w:r>
      <w:r w:rsidR="004C262F">
        <w:t xml:space="preserve">change the way I </w:t>
      </w:r>
      <w:r w:rsidR="003379AD">
        <w:t>develop, and therefore I will be motivated to explore a wider range of different technologies. Working on this project has enabled me to both improve on skill</w:t>
      </w:r>
      <w:r w:rsidR="006F4D6A">
        <w:t>s I am already familiar with, and gain new skills which I can rely upon and app</w:t>
      </w:r>
      <w:r w:rsidR="0070180F">
        <w:t>ly any future IT work I undergo, and this is something I will continue to appreciate for the rest of the time I am involved in the Information Technology industry.</w:t>
      </w:r>
      <w:r w:rsidR="006F4D6A">
        <w:t xml:space="preserve">  </w:t>
      </w:r>
    </w:p>
    <w:p w:rsidR="004C262F" w:rsidRDefault="004C262F" w:rsidP="004C262F"/>
    <w:p w:rsidR="004C262F" w:rsidRDefault="004C262F" w:rsidP="004C262F"/>
    <w:p w:rsidR="00D92C30" w:rsidRDefault="00D92C30"/>
    <w:sectPr w:rsidR="00D92C30" w:rsidSect="0091501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3"/>
  <w:proofState w:spelling="clean" w:grammar="clean"/>
  <w:defaultTabStop w:val="720"/>
  <w:characterSpacingControl w:val="doNotCompress"/>
  <w:compat/>
  <w:rsids>
    <w:rsidRoot w:val="00E22D94"/>
    <w:rsid w:val="00007767"/>
    <w:rsid w:val="0007230A"/>
    <w:rsid w:val="000B388A"/>
    <w:rsid w:val="00150462"/>
    <w:rsid w:val="001671B6"/>
    <w:rsid w:val="00190433"/>
    <w:rsid w:val="001A71BB"/>
    <w:rsid w:val="001B3924"/>
    <w:rsid w:val="00223873"/>
    <w:rsid w:val="00255AE1"/>
    <w:rsid w:val="002D3AC6"/>
    <w:rsid w:val="002F3F49"/>
    <w:rsid w:val="00305832"/>
    <w:rsid w:val="00306A30"/>
    <w:rsid w:val="003379AD"/>
    <w:rsid w:val="00416893"/>
    <w:rsid w:val="00486723"/>
    <w:rsid w:val="004B18D9"/>
    <w:rsid w:val="004C262F"/>
    <w:rsid w:val="004D12C4"/>
    <w:rsid w:val="004E5185"/>
    <w:rsid w:val="0050690F"/>
    <w:rsid w:val="00580E34"/>
    <w:rsid w:val="005D02DC"/>
    <w:rsid w:val="006D1A7B"/>
    <w:rsid w:val="006E34C1"/>
    <w:rsid w:val="006E6E61"/>
    <w:rsid w:val="006F4D6A"/>
    <w:rsid w:val="006F6AA9"/>
    <w:rsid w:val="0070180F"/>
    <w:rsid w:val="00710F59"/>
    <w:rsid w:val="007C0B4A"/>
    <w:rsid w:val="00861761"/>
    <w:rsid w:val="00876BE3"/>
    <w:rsid w:val="009042A4"/>
    <w:rsid w:val="00925B19"/>
    <w:rsid w:val="009B5A5F"/>
    <w:rsid w:val="009F0DB7"/>
    <w:rsid w:val="00B03D01"/>
    <w:rsid w:val="00B20891"/>
    <w:rsid w:val="00B5641B"/>
    <w:rsid w:val="00C62C99"/>
    <w:rsid w:val="00C71B04"/>
    <w:rsid w:val="00CE3047"/>
    <w:rsid w:val="00CE4AD1"/>
    <w:rsid w:val="00D67B56"/>
    <w:rsid w:val="00D92C30"/>
    <w:rsid w:val="00D9643D"/>
    <w:rsid w:val="00D97A7D"/>
    <w:rsid w:val="00DF5ACA"/>
    <w:rsid w:val="00DF5C05"/>
    <w:rsid w:val="00E22D94"/>
    <w:rsid w:val="00E31455"/>
    <w:rsid w:val="00E53E56"/>
    <w:rsid w:val="00EC0BCB"/>
    <w:rsid w:val="00F93463"/>
    <w:rsid w:val="00FE4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D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617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17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176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17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176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17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761"/>
    <w:rPr>
      <w:rFonts w:ascii="Tahoma" w:eastAsia="Times New Roman" w:hAnsi="Tahoma" w:cs="Tahoma"/>
      <w:sz w:val="16"/>
      <w:szCs w:val="16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9FBB9-E860-4434-B39C-99E7A39B4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2</Pages>
  <Words>1063</Words>
  <Characters>6062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dcterms:created xsi:type="dcterms:W3CDTF">2010-06-28T07:36:00Z</dcterms:created>
  <dcterms:modified xsi:type="dcterms:W3CDTF">2010-06-28T23:08:00Z</dcterms:modified>
</cp:coreProperties>
</file>